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E19C9" w14:textId="77777777" w:rsidR="004D7E3B" w:rsidRDefault="000A0F8D" w:rsidP="001C7B13">
      <w:pPr>
        <w:pStyle w:val="Encabezado"/>
        <w:jc w:val="center"/>
        <w:rPr>
          <w:rFonts w:cs="Arial"/>
          <w:b/>
          <w:sz w:val="40"/>
          <w:szCs w:val="40"/>
        </w:rPr>
      </w:pPr>
      <w:r>
        <w:rPr>
          <w:rFonts w:cs="Arial"/>
          <w:b/>
          <w:sz w:val="40"/>
          <w:szCs w:val="40"/>
        </w:rPr>
        <w:t>3</w:t>
      </w:r>
    </w:p>
    <w:p w14:paraId="4ED0241D" w14:textId="77777777" w:rsidR="00EC788C" w:rsidRPr="00D0760D" w:rsidRDefault="00EC788C" w:rsidP="001C7B13">
      <w:pPr>
        <w:pStyle w:val="Encabezado"/>
        <w:jc w:val="center"/>
        <w:rPr>
          <w:rFonts w:cs="Arial"/>
          <w:b/>
          <w:sz w:val="40"/>
          <w:szCs w:val="40"/>
        </w:rPr>
      </w:pPr>
    </w:p>
    <w:p w14:paraId="22063C30" w14:textId="77777777" w:rsidR="00E51A6F" w:rsidRPr="00D0760D" w:rsidRDefault="00E51A6F" w:rsidP="001C7B13">
      <w:pPr>
        <w:pStyle w:val="Encabezado"/>
        <w:jc w:val="center"/>
        <w:rPr>
          <w:rFonts w:cs="Arial"/>
          <w:b/>
          <w:sz w:val="40"/>
          <w:szCs w:val="40"/>
        </w:rPr>
      </w:pPr>
    </w:p>
    <w:p w14:paraId="643FB422" w14:textId="39821637" w:rsidR="004D7E3B" w:rsidRPr="00642F7A" w:rsidRDefault="001C7B13" w:rsidP="00E51A6F">
      <w:pPr>
        <w:pStyle w:val="Encabezado"/>
        <w:jc w:val="both"/>
        <w:rPr>
          <w:rFonts w:cs="Arial"/>
          <w:b/>
          <w:sz w:val="40"/>
          <w:szCs w:val="40"/>
        </w:rPr>
      </w:pPr>
      <w:r w:rsidRPr="004D69ED">
        <w:rPr>
          <w:rFonts w:cs="Arial"/>
          <w:b/>
          <w:sz w:val="40"/>
          <w:szCs w:val="40"/>
        </w:rPr>
        <w:t>INFOR</w:t>
      </w:r>
      <w:r w:rsidR="003C7E63" w:rsidRPr="004D69ED">
        <w:rPr>
          <w:rFonts w:cs="Arial"/>
          <w:b/>
          <w:sz w:val="40"/>
          <w:szCs w:val="40"/>
        </w:rPr>
        <w:t xml:space="preserve">ME QUE </w:t>
      </w:r>
      <w:r w:rsidR="00020487" w:rsidRPr="004D69ED">
        <w:rPr>
          <w:rFonts w:cs="Arial"/>
          <w:b/>
          <w:sz w:val="40"/>
          <w:szCs w:val="40"/>
        </w:rPr>
        <w:t>PRESENTA</w:t>
      </w:r>
      <w:r w:rsidR="003C7E63" w:rsidRPr="004D69ED">
        <w:rPr>
          <w:rFonts w:cs="Arial"/>
          <w:b/>
          <w:sz w:val="40"/>
          <w:szCs w:val="40"/>
        </w:rPr>
        <w:t xml:space="preserve"> </w:t>
      </w:r>
      <w:r w:rsidR="00640C2E">
        <w:rPr>
          <w:rFonts w:cs="Arial"/>
          <w:b/>
          <w:sz w:val="40"/>
          <w:szCs w:val="40"/>
        </w:rPr>
        <w:t xml:space="preserve">LA PRESIDENCIA </w:t>
      </w:r>
      <w:r w:rsidR="003C7E63" w:rsidRPr="004D69ED">
        <w:rPr>
          <w:rFonts w:cs="Arial"/>
          <w:b/>
          <w:sz w:val="40"/>
          <w:szCs w:val="40"/>
        </w:rPr>
        <w:t xml:space="preserve">DEL </w:t>
      </w:r>
      <w:r w:rsidRPr="004D69ED">
        <w:rPr>
          <w:rFonts w:cs="Arial"/>
          <w:b/>
          <w:sz w:val="40"/>
          <w:szCs w:val="40"/>
        </w:rPr>
        <w:t xml:space="preserve">CONSEJO DISTRITAL </w:t>
      </w:r>
      <w:del w:id="0" w:author="Nancy Campos Rodriguez" w:date="2021-02-03T12:00:00Z">
        <w:r w:rsidRPr="004D69ED" w:rsidDel="00666781">
          <w:rPr>
            <w:rFonts w:cs="Arial"/>
            <w:b/>
            <w:sz w:val="40"/>
            <w:szCs w:val="40"/>
          </w:rPr>
          <w:delText>_____,</w:delText>
        </w:r>
      </w:del>
      <w:r w:rsidRPr="004D69ED">
        <w:rPr>
          <w:rFonts w:cs="Arial"/>
          <w:b/>
          <w:sz w:val="40"/>
          <w:szCs w:val="40"/>
        </w:rPr>
        <w:t xml:space="preserve"> </w:t>
      </w:r>
      <w:ins w:id="1" w:author="Nancy Campos Rodriguez" w:date="2021-02-03T12:00:00Z">
        <w:r w:rsidR="00666781">
          <w:rPr>
            <w:rFonts w:cs="Arial"/>
            <w:b/>
            <w:sz w:val="40"/>
            <w:szCs w:val="40"/>
          </w:rPr>
          <w:t xml:space="preserve">12 </w:t>
        </w:r>
      </w:ins>
      <w:r w:rsidR="00402BE8" w:rsidRPr="004D69ED">
        <w:rPr>
          <w:rFonts w:cs="Arial"/>
          <w:b/>
          <w:sz w:val="40"/>
          <w:szCs w:val="40"/>
        </w:rPr>
        <w:t xml:space="preserve">DEL INSTITUTO ELECTORAL DE LA CIUDAD DE MÉXICO, </w:t>
      </w:r>
      <w:r w:rsidR="002B2620">
        <w:rPr>
          <w:rFonts w:cs="Arial"/>
          <w:b/>
          <w:sz w:val="40"/>
          <w:szCs w:val="40"/>
        </w:rPr>
        <w:t xml:space="preserve">RESPECTO DEL </w:t>
      </w:r>
      <w:r w:rsidR="00642F7A" w:rsidRPr="00642F7A">
        <w:rPr>
          <w:rFonts w:cs="Arial"/>
          <w:b/>
          <w:sz w:val="40"/>
          <w:szCs w:val="40"/>
        </w:rPr>
        <w:t>PROTOCOLO DE SEGURIDAD PARA REANUDAR LA ASISTENCIA Y ACTIVIDAD LABORAL PRESENCIAL EN LAS INSTALACIONES DEL INSTITUTO ELECTORAL DE LA CIUDAD DE MÉXICO, EN EL MARCO DEL "PLAN GRADUAL HACIA LA NUEVA NORMALIDAD DE LA CIUDAD DE MÉXICO 2020</w:t>
      </w:r>
      <w:r w:rsidR="00642F7A">
        <w:rPr>
          <w:rFonts w:cs="Arial"/>
          <w:b/>
          <w:sz w:val="40"/>
          <w:szCs w:val="40"/>
        </w:rPr>
        <w:t xml:space="preserve"> Y</w:t>
      </w:r>
      <w:r w:rsidR="00642F7A" w:rsidRPr="00642F7A">
        <w:rPr>
          <w:rFonts w:cs="Arial"/>
          <w:b/>
          <w:sz w:val="40"/>
          <w:szCs w:val="40"/>
        </w:rPr>
        <w:t xml:space="preserve"> DE LOS LINEAMIENTOS PARA EL</w:t>
      </w:r>
      <w:r w:rsidR="003E2468">
        <w:rPr>
          <w:rFonts w:cs="Arial"/>
          <w:b/>
          <w:sz w:val="40"/>
          <w:szCs w:val="40"/>
        </w:rPr>
        <w:t xml:space="preserve"> DESARROLLO DE TRABAJO EN CAMPO </w:t>
      </w:r>
      <w:r w:rsidR="00642F7A" w:rsidRPr="00642F7A">
        <w:rPr>
          <w:rFonts w:cs="Arial"/>
          <w:b/>
          <w:sz w:val="40"/>
          <w:szCs w:val="40"/>
        </w:rPr>
        <w:t>ASÍ COMO PARA LA ATENCIÓN AL PÚBLICO EN SEDE DISTRITAL DEL INSTITUTO ELECTORAL DE LA CIUDAD DE MÉXICO, EN EL MARCO DEL "PLAN GRADUAL HACIA LA NUEVA NORMALIDAD DE LA CIUDAD DE MÉXICO 2020"</w:t>
      </w:r>
    </w:p>
    <w:p w14:paraId="7AEE6D1E" w14:textId="77777777" w:rsidR="004D7E3B" w:rsidRPr="00642F7A" w:rsidRDefault="004D7E3B" w:rsidP="00D7764C">
      <w:pPr>
        <w:pStyle w:val="Encabezado"/>
        <w:rPr>
          <w:rFonts w:cs="Arial"/>
          <w:b/>
          <w:sz w:val="40"/>
          <w:szCs w:val="40"/>
        </w:rPr>
      </w:pPr>
    </w:p>
    <w:p w14:paraId="27DCFFE7" w14:textId="77777777" w:rsidR="004D7E3B" w:rsidRPr="00D0760D" w:rsidRDefault="004D7E3B" w:rsidP="00D7764C">
      <w:pPr>
        <w:pStyle w:val="Encabezado"/>
        <w:rPr>
          <w:rFonts w:cs="Arial"/>
          <w:sz w:val="40"/>
          <w:szCs w:val="40"/>
        </w:rPr>
      </w:pPr>
    </w:p>
    <w:p w14:paraId="6451F8E3" w14:textId="77777777" w:rsidR="004D7E3B" w:rsidRPr="00D0760D" w:rsidRDefault="004D7E3B" w:rsidP="00D7764C">
      <w:pPr>
        <w:pStyle w:val="Encabezado"/>
        <w:rPr>
          <w:rFonts w:cs="Arial"/>
          <w:sz w:val="40"/>
          <w:szCs w:val="40"/>
        </w:rPr>
      </w:pPr>
    </w:p>
    <w:p w14:paraId="37C6109B" w14:textId="77777777" w:rsidR="001C7B13" w:rsidRPr="00D0760D" w:rsidRDefault="001C7B13" w:rsidP="00D7764C">
      <w:pPr>
        <w:pStyle w:val="Encabezado"/>
        <w:rPr>
          <w:rFonts w:cs="Arial"/>
          <w:sz w:val="22"/>
          <w:szCs w:val="22"/>
        </w:rPr>
      </w:pPr>
    </w:p>
    <w:p w14:paraId="4477D29D" w14:textId="77777777" w:rsidR="001C7B13" w:rsidRPr="00D0760D" w:rsidRDefault="001C7B13" w:rsidP="00D7764C">
      <w:pPr>
        <w:pStyle w:val="Encabezado"/>
        <w:rPr>
          <w:rFonts w:cs="Arial"/>
          <w:sz w:val="22"/>
          <w:szCs w:val="22"/>
        </w:rPr>
      </w:pPr>
    </w:p>
    <w:p w14:paraId="43D7B5BD" w14:textId="77777777" w:rsidR="00EC788C" w:rsidRDefault="00EC788C" w:rsidP="00020487">
      <w:pPr>
        <w:pStyle w:val="Encabezado"/>
        <w:jc w:val="right"/>
        <w:rPr>
          <w:rFonts w:cs="Arial"/>
          <w:b/>
          <w:sz w:val="24"/>
          <w:szCs w:val="24"/>
        </w:rPr>
      </w:pPr>
    </w:p>
    <w:p w14:paraId="4563F24B" w14:textId="77777777" w:rsidR="00EC788C" w:rsidRDefault="00EC788C" w:rsidP="00020487">
      <w:pPr>
        <w:pStyle w:val="Encabezado"/>
        <w:jc w:val="right"/>
        <w:rPr>
          <w:rFonts w:cs="Arial"/>
          <w:b/>
          <w:sz w:val="24"/>
          <w:szCs w:val="24"/>
        </w:rPr>
      </w:pPr>
    </w:p>
    <w:p w14:paraId="13AD8BD1" w14:textId="203C003E" w:rsidR="00FC0449" w:rsidRPr="0031428D" w:rsidRDefault="008B50F8" w:rsidP="007126AC">
      <w:pPr>
        <w:jc w:val="both"/>
        <w:rPr>
          <w:rFonts w:ascii="Arial" w:hAnsi="Arial" w:cs="Arial"/>
          <w:b/>
          <w:sz w:val="24"/>
          <w:szCs w:val="24"/>
          <w:lang w:val="es-MX"/>
          <w:rPrChange w:id="2" w:author="Nancy Campos Rodriguez" w:date="2021-02-03T12:45:00Z">
            <w:rPr>
              <w:rFonts w:cs="Arial"/>
              <w:b/>
              <w:sz w:val="24"/>
              <w:szCs w:val="24"/>
              <w:lang w:val="es-MX"/>
            </w:rPr>
          </w:rPrChange>
        </w:rPr>
      </w:pPr>
      <w:r w:rsidRPr="0031428D">
        <w:rPr>
          <w:rFonts w:ascii="Arial" w:hAnsi="Arial" w:cs="Arial"/>
          <w:b/>
          <w:sz w:val="24"/>
          <w:szCs w:val="24"/>
          <w:lang w:val="es-MX"/>
          <w:rPrChange w:id="3" w:author="Nancy Campos Rodriguez" w:date="2021-02-03T12:45:00Z">
            <w:rPr>
              <w:rFonts w:cs="Arial"/>
              <w:b/>
              <w:sz w:val="24"/>
              <w:szCs w:val="24"/>
              <w:lang w:val="es-MX"/>
            </w:rPr>
          </w:rPrChange>
        </w:rPr>
        <w:lastRenderedPageBreak/>
        <w:t xml:space="preserve">INFORME QUE PRESENTA LA PRESIDENCIA DEL CONSEJO DISTRITAL </w:t>
      </w:r>
      <w:del w:id="4" w:author="Nancy Campos Rodriguez" w:date="2021-02-03T12:02:00Z">
        <w:r w:rsidRPr="0031428D" w:rsidDel="00666781">
          <w:rPr>
            <w:rFonts w:ascii="Arial" w:hAnsi="Arial" w:cs="Arial"/>
            <w:b/>
            <w:sz w:val="24"/>
            <w:szCs w:val="24"/>
            <w:lang w:val="es-MX"/>
            <w:rPrChange w:id="5" w:author="Nancy Campos Rodriguez" w:date="2021-02-03T12:45:00Z">
              <w:rPr>
                <w:rFonts w:cs="Arial"/>
                <w:b/>
                <w:sz w:val="24"/>
                <w:szCs w:val="24"/>
                <w:lang w:val="es-MX"/>
              </w:rPr>
            </w:rPrChange>
          </w:rPr>
          <w:delText>_____</w:delText>
        </w:r>
      </w:del>
      <w:ins w:id="6" w:author="Nancy Campos Rodriguez" w:date="2021-02-03T12:02:00Z">
        <w:r w:rsidR="00666781" w:rsidRPr="0031428D">
          <w:rPr>
            <w:rFonts w:ascii="Arial" w:hAnsi="Arial" w:cs="Arial"/>
            <w:b/>
            <w:sz w:val="24"/>
            <w:szCs w:val="24"/>
            <w:lang w:val="es-MX"/>
            <w:rPrChange w:id="7" w:author="Nancy Campos Rodriguez" w:date="2021-02-03T12:45:00Z">
              <w:rPr>
                <w:rFonts w:cs="Arial"/>
                <w:b/>
                <w:sz w:val="24"/>
                <w:szCs w:val="24"/>
                <w:lang w:val="es-MX"/>
              </w:rPr>
            </w:rPrChange>
          </w:rPr>
          <w:t>12</w:t>
        </w:r>
      </w:ins>
      <w:r w:rsidRPr="0031428D">
        <w:rPr>
          <w:rFonts w:ascii="Arial" w:hAnsi="Arial" w:cs="Arial"/>
          <w:b/>
          <w:sz w:val="24"/>
          <w:szCs w:val="24"/>
          <w:lang w:val="es-MX"/>
          <w:rPrChange w:id="8" w:author="Nancy Campos Rodriguez" w:date="2021-02-03T12:45:00Z">
            <w:rPr>
              <w:rFonts w:cs="Arial"/>
              <w:b/>
              <w:sz w:val="24"/>
              <w:szCs w:val="24"/>
              <w:lang w:val="es-MX"/>
            </w:rPr>
          </w:rPrChange>
        </w:rPr>
        <w:t>, DEL INSTITUTO ELECTORAL DE LA CIUDAD DE MÉXICO, RESPECTO DEL PROTOCOLO DE SEGURIDAD PARA REANUDAR LA ASISTENCIA Y ACTIVIDAD LABORAL PRESENCIAL EN LAS INSTALACIONES DEL INSTITUTO ELECTORAL DE LA CIUDAD DE MÉXICO, EN EL MARCO DEL "PLAN GRADUAL HACIA LA NUEVA NORMALIDAD DE LA CIUDAD DE MÉXICO 2020 Y DE LOS LINEAMIENTOS PARA EL DESARROLLO DE TRABAJO EN CAMPO ASÍ COMO PARA LA ATENCIÓN AL PÚBLICO EN SEDE DISTRITAL DEL INSTITUTO ELECTORAL DE LA CIUDAD DE MÉXICO, EN EL MARCO DEL "PLAN GRADUAL HACIA LA NUEVA NORMALIDAD DE LA CIUDAD DE MÉXICO 2020"</w:t>
      </w:r>
    </w:p>
    <w:p w14:paraId="03D98E85" w14:textId="77777777" w:rsidR="0020114E" w:rsidRPr="00245B4A" w:rsidRDefault="0020114E" w:rsidP="00D90F71">
      <w:pPr>
        <w:pStyle w:val="Textoindependiente"/>
        <w:spacing w:line="360" w:lineRule="auto"/>
        <w:rPr>
          <w:rFonts w:cs="Arial"/>
          <w:b/>
          <w:sz w:val="24"/>
          <w:szCs w:val="24"/>
          <w:lang w:val="es-MX"/>
        </w:rPr>
      </w:pPr>
    </w:p>
    <w:p w14:paraId="4C3D43A1" w14:textId="08BA3877" w:rsidR="0006160C" w:rsidRPr="007126AC" w:rsidRDefault="00120CD0" w:rsidP="00D90F71">
      <w:pPr>
        <w:pStyle w:val="Textoindependiente"/>
        <w:spacing w:line="360" w:lineRule="auto"/>
        <w:rPr>
          <w:i/>
          <w:sz w:val="24"/>
          <w:szCs w:val="24"/>
        </w:rPr>
      </w:pPr>
      <w:r>
        <w:rPr>
          <w:sz w:val="24"/>
          <w:szCs w:val="24"/>
        </w:rPr>
        <w:t>C</w:t>
      </w:r>
      <w:r w:rsidRPr="00120CD0">
        <w:rPr>
          <w:sz w:val="24"/>
          <w:szCs w:val="24"/>
        </w:rPr>
        <w:t xml:space="preserve">on la finalidad de minimizar los efectos de la pandemia decretada </w:t>
      </w:r>
      <w:r w:rsidR="003E2468">
        <w:rPr>
          <w:sz w:val="24"/>
          <w:szCs w:val="24"/>
        </w:rPr>
        <w:t>por la Organización Mundial de la Salud, de la enfermedad producida por</w:t>
      </w:r>
      <w:r w:rsidRPr="00120CD0">
        <w:rPr>
          <w:sz w:val="24"/>
          <w:szCs w:val="24"/>
        </w:rPr>
        <w:t xml:space="preserve"> </w:t>
      </w:r>
      <w:r w:rsidR="003E2468">
        <w:rPr>
          <w:sz w:val="24"/>
          <w:szCs w:val="24"/>
        </w:rPr>
        <w:t xml:space="preserve">el virus SAR-COV2 </w:t>
      </w:r>
      <w:r w:rsidR="00EC08EA">
        <w:rPr>
          <w:sz w:val="24"/>
          <w:szCs w:val="24"/>
        </w:rPr>
        <w:t xml:space="preserve">(COVID-19) </w:t>
      </w:r>
      <w:r w:rsidR="003E2468">
        <w:rPr>
          <w:sz w:val="24"/>
          <w:szCs w:val="24"/>
        </w:rPr>
        <w:t xml:space="preserve">y </w:t>
      </w:r>
      <w:r w:rsidRPr="00120CD0">
        <w:rPr>
          <w:sz w:val="24"/>
          <w:szCs w:val="24"/>
        </w:rPr>
        <w:t>proteger la salud tanto de las personas servidoras pública</w:t>
      </w:r>
      <w:r w:rsidR="003816D6">
        <w:rPr>
          <w:sz w:val="24"/>
          <w:szCs w:val="24"/>
        </w:rPr>
        <w:t xml:space="preserve">s como de aquellas que acuden tanto a las </w:t>
      </w:r>
      <w:r w:rsidRPr="00120CD0">
        <w:rPr>
          <w:sz w:val="24"/>
          <w:szCs w:val="24"/>
        </w:rPr>
        <w:t>instalaciones</w:t>
      </w:r>
      <w:r w:rsidR="003816D6">
        <w:rPr>
          <w:sz w:val="24"/>
          <w:szCs w:val="24"/>
        </w:rPr>
        <w:t xml:space="preserve"> de oficinas Centrales, como de los Órganos Desconcentrados</w:t>
      </w:r>
      <w:r>
        <w:rPr>
          <w:sz w:val="24"/>
          <w:szCs w:val="24"/>
        </w:rPr>
        <w:t>, e</w:t>
      </w:r>
      <w:r w:rsidR="002B2620" w:rsidRPr="00120CD0">
        <w:rPr>
          <w:rFonts w:cs="Arial"/>
          <w:sz w:val="24"/>
          <w:szCs w:val="24"/>
          <w:lang w:val="es-MX"/>
        </w:rPr>
        <w:t>l Consejo General del Instituto Electoral de la Ciudad de México</w:t>
      </w:r>
      <w:r w:rsidR="00EC08EA">
        <w:rPr>
          <w:rFonts w:cs="Arial"/>
          <w:sz w:val="24"/>
          <w:szCs w:val="24"/>
          <w:lang w:val="es-MX"/>
        </w:rPr>
        <w:t xml:space="preserve"> (Instituto Electoral)</w:t>
      </w:r>
      <w:r w:rsidR="002B2620" w:rsidRPr="00120CD0">
        <w:rPr>
          <w:rFonts w:cs="Arial"/>
          <w:sz w:val="24"/>
          <w:szCs w:val="24"/>
          <w:lang w:val="es-MX"/>
        </w:rPr>
        <w:t xml:space="preserve">, </w:t>
      </w:r>
      <w:r w:rsidR="003816D6">
        <w:rPr>
          <w:rFonts w:cs="Arial"/>
          <w:sz w:val="24"/>
          <w:szCs w:val="24"/>
          <w:lang w:val="es-MX"/>
        </w:rPr>
        <w:t xml:space="preserve">el 30 de junio de 2020, </w:t>
      </w:r>
      <w:r w:rsidR="002B2620" w:rsidRPr="00120CD0">
        <w:rPr>
          <w:rFonts w:cs="Arial"/>
          <w:sz w:val="24"/>
          <w:szCs w:val="24"/>
          <w:lang w:val="es-MX"/>
        </w:rPr>
        <w:t xml:space="preserve">aprobó mediante </w:t>
      </w:r>
      <w:r w:rsidR="00EC08EA">
        <w:rPr>
          <w:rFonts w:cs="Arial"/>
          <w:sz w:val="24"/>
          <w:szCs w:val="24"/>
          <w:lang w:val="es-MX"/>
        </w:rPr>
        <w:t>A</w:t>
      </w:r>
      <w:r w:rsidR="002B2620" w:rsidRPr="00120CD0">
        <w:rPr>
          <w:rFonts w:cs="Arial"/>
          <w:sz w:val="24"/>
          <w:szCs w:val="24"/>
          <w:lang w:val="es-MX"/>
        </w:rPr>
        <w:t xml:space="preserve">cuerdo </w:t>
      </w:r>
      <w:r>
        <w:rPr>
          <w:sz w:val="24"/>
          <w:szCs w:val="24"/>
        </w:rPr>
        <w:t>IECM/</w:t>
      </w:r>
      <w:r w:rsidRPr="00120CD0">
        <w:rPr>
          <w:sz w:val="24"/>
          <w:szCs w:val="24"/>
        </w:rPr>
        <w:t>ACU-CG-046/</w:t>
      </w:r>
      <w:r w:rsidR="002B2620" w:rsidRPr="00120CD0">
        <w:rPr>
          <w:sz w:val="24"/>
          <w:szCs w:val="24"/>
        </w:rPr>
        <w:t>2020</w:t>
      </w:r>
      <w:r>
        <w:rPr>
          <w:sz w:val="24"/>
          <w:szCs w:val="24"/>
        </w:rPr>
        <w:t xml:space="preserve">, </w:t>
      </w:r>
      <w:r w:rsidR="002B2620" w:rsidRPr="00120CD0">
        <w:rPr>
          <w:sz w:val="24"/>
          <w:szCs w:val="24"/>
        </w:rPr>
        <w:t xml:space="preserve">el </w:t>
      </w:r>
      <w:r w:rsidR="002B2620" w:rsidRPr="007126AC">
        <w:rPr>
          <w:i/>
          <w:sz w:val="24"/>
          <w:szCs w:val="24"/>
        </w:rPr>
        <w:t>Protocolo de seguridad para reanudar la asistencia y actividad laboral presencial en las instalaciones del Instituto Electoral de la Ciudad de México, en el marco del "Plan Gradual hacia la Nueva Normalidad de la Ciudad de México 2020"</w:t>
      </w:r>
      <w:r w:rsidR="00EC08EA" w:rsidRPr="007126AC">
        <w:rPr>
          <w:i/>
          <w:sz w:val="24"/>
          <w:szCs w:val="24"/>
        </w:rPr>
        <w:t xml:space="preserve"> (Protocolo de Seguridad)</w:t>
      </w:r>
      <w:r w:rsidR="002B2620" w:rsidRPr="007126AC">
        <w:rPr>
          <w:i/>
          <w:sz w:val="24"/>
          <w:szCs w:val="24"/>
        </w:rPr>
        <w:t>.</w:t>
      </w:r>
    </w:p>
    <w:p w14:paraId="655863FC" w14:textId="77777777" w:rsidR="002B2620" w:rsidRDefault="002B2620" w:rsidP="00D90F71">
      <w:pPr>
        <w:pStyle w:val="Textoindependiente"/>
        <w:spacing w:line="360" w:lineRule="auto"/>
      </w:pPr>
    </w:p>
    <w:p w14:paraId="0B0094FD" w14:textId="53AE3D15" w:rsidR="00236BAB" w:rsidRDefault="00EC08EA" w:rsidP="00D90F71">
      <w:pPr>
        <w:pStyle w:val="Textoindependiente"/>
        <w:spacing w:line="360" w:lineRule="auto"/>
        <w:rPr>
          <w:sz w:val="24"/>
          <w:szCs w:val="24"/>
        </w:rPr>
      </w:pPr>
      <w:r>
        <w:rPr>
          <w:sz w:val="24"/>
          <w:szCs w:val="24"/>
        </w:rPr>
        <w:t>Las</w:t>
      </w:r>
      <w:r w:rsidR="00120CD0" w:rsidRPr="00236BAB">
        <w:rPr>
          <w:sz w:val="24"/>
          <w:szCs w:val="24"/>
        </w:rPr>
        <w:t xml:space="preserve"> acciones institucionales plasmadas en el Protocolo de </w:t>
      </w:r>
      <w:r>
        <w:rPr>
          <w:sz w:val="24"/>
          <w:szCs w:val="24"/>
        </w:rPr>
        <w:t>S</w:t>
      </w:r>
      <w:r w:rsidR="00120CD0" w:rsidRPr="00236BAB">
        <w:rPr>
          <w:sz w:val="24"/>
          <w:szCs w:val="24"/>
        </w:rPr>
        <w:t xml:space="preserve">eguridad tomarán como referencia el semáforo epidemiológico que se considera en el Plan </w:t>
      </w:r>
      <w:r w:rsidR="008B50F8">
        <w:rPr>
          <w:sz w:val="24"/>
          <w:szCs w:val="24"/>
        </w:rPr>
        <w:t>G</w:t>
      </w:r>
      <w:r w:rsidR="00120CD0" w:rsidRPr="00236BAB">
        <w:rPr>
          <w:sz w:val="24"/>
          <w:szCs w:val="24"/>
        </w:rPr>
        <w:t xml:space="preserve">radual hacia la </w:t>
      </w:r>
      <w:r w:rsidR="008B50F8">
        <w:rPr>
          <w:sz w:val="24"/>
          <w:szCs w:val="24"/>
        </w:rPr>
        <w:t>N</w:t>
      </w:r>
      <w:r w:rsidR="00120CD0" w:rsidRPr="00236BAB">
        <w:rPr>
          <w:sz w:val="24"/>
          <w:szCs w:val="24"/>
        </w:rPr>
        <w:t xml:space="preserve">ueva </w:t>
      </w:r>
      <w:r w:rsidR="008B50F8">
        <w:rPr>
          <w:sz w:val="24"/>
          <w:szCs w:val="24"/>
        </w:rPr>
        <w:t>N</w:t>
      </w:r>
      <w:r w:rsidR="00120CD0" w:rsidRPr="00236BAB">
        <w:rPr>
          <w:sz w:val="24"/>
          <w:szCs w:val="24"/>
        </w:rPr>
        <w:t>ormalidad en la Ciudad de México y las demás disposiciones que al efecto emitan las autoridades sanitarias</w:t>
      </w:r>
      <w:r w:rsidR="003816D6">
        <w:rPr>
          <w:sz w:val="24"/>
          <w:szCs w:val="24"/>
        </w:rPr>
        <w:t>, con el objetivo de garantizar</w:t>
      </w:r>
      <w:r w:rsidR="00EC788C">
        <w:rPr>
          <w:sz w:val="24"/>
          <w:szCs w:val="24"/>
        </w:rPr>
        <w:t xml:space="preserve"> </w:t>
      </w:r>
      <w:r w:rsidR="00236BAB" w:rsidRPr="00236BAB">
        <w:rPr>
          <w:sz w:val="24"/>
          <w:szCs w:val="24"/>
        </w:rPr>
        <w:t>las condiciones</w:t>
      </w:r>
      <w:r w:rsidR="00EC788C">
        <w:rPr>
          <w:sz w:val="24"/>
          <w:szCs w:val="24"/>
        </w:rPr>
        <w:t xml:space="preserve"> necesarias al personal del Instituto</w:t>
      </w:r>
      <w:r w:rsidR="00236BAB" w:rsidRPr="00236BAB">
        <w:rPr>
          <w:sz w:val="24"/>
          <w:szCs w:val="24"/>
        </w:rPr>
        <w:t xml:space="preserve"> </w:t>
      </w:r>
      <w:r>
        <w:rPr>
          <w:sz w:val="24"/>
          <w:szCs w:val="24"/>
        </w:rPr>
        <w:t xml:space="preserve">Electoral </w:t>
      </w:r>
      <w:r w:rsidR="00236BAB" w:rsidRPr="00236BAB">
        <w:rPr>
          <w:sz w:val="24"/>
          <w:szCs w:val="24"/>
        </w:rPr>
        <w:t xml:space="preserve">para realizar sus actividades laborales en espacios libres de riesgo de contagio, así como </w:t>
      </w:r>
      <w:r w:rsidRPr="00236BAB">
        <w:rPr>
          <w:sz w:val="24"/>
          <w:szCs w:val="24"/>
        </w:rPr>
        <w:t>proveerlo</w:t>
      </w:r>
      <w:r w:rsidR="00236BAB" w:rsidRPr="00236BAB">
        <w:rPr>
          <w:sz w:val="24"/>
          <w:szCs w:val="24"/>
        </w:rPr>
        <w:t xml:space="preserve"> de información sobre las medidas de higiene y cuidado, en el marco del Plan </w:t>
      </w:r>
      <w:r w:rsidR="008B50F8">
        <w:rPr>
          <w:sz w:val="24"/>
          <w:szCs w:val="24"/>
        </w:rPr>
        <w:t>G</w:t>
      </w:r>
      <w:r w:rsidR="00236BAB" w:rsidRPr="00236BAB">
        <w:rPr>
          <w:sz w:val="24"/>
          <w:szCs w:val="24"/>
        </w:rPr>
        <w:t>radual hacia la Nueva Normalidad y demás determinaciones que al efecto emitan las Autoridades Sanitarias Federales y de la Ciudad de México.</w:t>
      </w:r>
    </w:p>
    <w:p w14:paraId="10786F81" w14:textId="77777777" w:rsidR="008B50F8" w:rsidRDefault="008B50F8" w:rsidP="00D90F71">
      <w:pPr>
        <w:pStyle w:val="Textoindependiente"/>
        <w:spacing w:line="360" w:lineRule="auto"/>
        <w:rPr>
          <w:sz w:val="24"/>
          <w:szCs w:val="24"/>
        </w:rPr>
      </w:pPr>
    </w:p>
    <w:p w14:paraId="4633A19A" w14:textId="39AC89AF" w:rsidR="00EC08EA" w:rsidRDefault="00EC08EA" w:rsidP="00D90F71">
      <w:pPr>
        <w:pStyle w:val="Textoindependiente"/>
        <w:spacing w:line="360" w:lineRule="auto"/>
        <w:rPr>
          <w:sz w:val="24"/>
          <w:szCs w:val="24"/>
        </w:rPr>
      </w:pPr>
      <w:r>
        <w:rPr>
          <w:sz w:val="24"/>
          <w:szCs w:val="24"/>
        </w:rPr>
        <w:t xml:space="preserve">El Protocolo de Seguridad </w:t>
      </w:r>
      <w:r w:rsidRPr="00EC08EA">
        <w:rPr>
          <w:sz w:val="24"/>
          <w:szCs w:val="24"/>
        </w:rPr>
        <w:t>considera las medidas preventivas necesarias para minimizar el riesgo de contagio en el trayecto y durante la Jornada Laboral</w:t>
      </w:r>
      <w:r w:rsidR="002679AE">
        <w:rPr>
          <w:sz w:val="24"/>
          <w:szCs w:val="24"/>
        </w:rPr>
        <w:t xml:space="preserve"> (Anexo 1)</w:t>
      </w:r>
      <w:r w:rsidRPr="00EC08EA">
        <w:rPr>
          <w:sz w:val="24"/>
          <w:szCs w:val="24"/>
        </w:rPr>
        <w:t>.</w:t>
      </w:r>
    </w:p>
    <w:p w14:paraId="12DD34EB" w14:textId="77777777" w:rsidR="002679AE" w:rsidRDefault="002679AE" w:rsidP="00D90F71">
      <w:pPr>
        <w:pStyle w:val="Textoindependiente"/>
        <w:spacing w:line="360" w:lineRule="auto"/>
        <w:rPr>
          <w:sz w:val="24"/>
          <w:szCs w:val="24"/>
        </w:rPr>
      </w:pPr>
    </w:p>
    <w:p w14:paraId="30606A9A" w14:textId="6E99D711" w:rsidR="00600203" w:rsidRDefault="00600203" w:rsidP="00D90F71">
      <w:pPr>
        <w:pStyle w:val="Textoindependiente"/>
        <w:spacing w:line="360" w:lineRule="auto"/>
        <w:rPr>
          <w:sz w:val="24"/>
          <w:szCs w:val="24"/>
        </w:rPr>
      </w:pPr>
      <w:r w:rsidRPr="00600203">
        <w:rPr>
          <w:sz w:val="24"/>
          <w:szCs w:val="24"/>
        </w:rPr>
        <w:t>Asimismo,</w:t>
      </w:r>
      <w:r w:rsidR="00EC788C" w:rsidRPr="00600203">
        <w:rPr>
          <w:sz w:val="24"/>
          <w:szCs w:val="24"/>
        </w:rPr>
        <w:t xml:space="preserve"> el </w:t>
      </w:r>
      <w:r w:rsidR="003816D6">
        <w:rPr>
          <w:sz w:val="24"/>
          <w:szCs w:val="24"/>
        </w:rPr>
        <w:t>29</w:t>
      </w:r>
      <w:r w:rsidR="00EC788C" w:rsidRPr="00600203">
        <w:rPr>
          <w:sz w:val="24"/>
          <w:szCs w:val="24"/>
        </w:rPr>
        <w:t xml:space="preserve"> de noviembre de </w:t>
      </w:r>
      <w:r w:rsidR="00EC08EA">
        <w:rPr>
          <w:sz w:val="24"/>
          <w:szCs w:val="24"/>
        </w:rPr>
        <w:t>2020,</w:t>
      </w:r>
      <w:r w:rsidR="00EC788C" w:rsidRPr="00600203">
        <w:rPr>
          <w:sz w:val="24"/>
          <w:szCs w:val="24"/>
        </w:rPr>
        <w:t xml:space="preserve"> el Consejo General del Instituto </w:t>
      </w:r>
      <w:r w:rsidR="00EC08EA">
        <w:rPr>
          <w:sz w:val="24"/>
          <w:szCs w:val="24"/>
        </w:rPr>
        <w:t xml:space="preserve">Electoral </w:t>
      </w:r>
      <w:r w:rsidR="00EC788C" w:rsidRPr="00600203">
        <w:rPr>
          <w:sz w:val="24"/>
          <w:szCs w:val="24"/>
        </w:rPr>
        <w:t xml:space="preserve">aprobó mediante </w:t>
      </w:r>
      <w:r w:rsidR="00EC08EA">
        <w:rPr>
          <w:sz w:val="24"/>
          <w:szCs w:val="24"/>
        </w:rPr>
        <w:t>A</w:t>
      </w:r>
      <w:r w:rsidR="00EC788C" w:rsidRPr="00600203">
        <w:rPr>
          <w:sz w:val="24"/>
          <w:szCs w:val="24"/>
        </w:rPr>
        <w:t>cuerdo IECM/ACU-CG-</w:t>
      </w:r>
      <w:r w:rsidR="00EC08EA">
        <w:rPr>
          <w:sz w:val="24"/>
          <w:szCs w:val="24"/>
        </w:rPr>
        <w:t>1</w:t>
      </w:r>
      <w:r w:rsidR="00EC788C" w:rsidRPr="00600203">
        <w:rPr>
          <w:sz w:val="24"/>
          <w:szCs w:val="24"/>
        </w:rPr>
        <w:t xml:space="preserve">04/2020, </w:t>
      </w:r>
      <w:r w:rsidR="00EC788C" w:rsidRPr="007126AC">
        <w:rPr>
          <w:i/>
          <w:sz w:val="24"/>
          <w:szCs w:val="24"/>
        </w:rPr>
        <w:t xml:space="preserve">los Lineamientos para el desarrollo de trabajo en campo así como para la atención al público en Sede Distrital del Instituto Electoral de la Ciudad de México, en el marco del "Plan </w:t>
      </w:r>
      <w:r w:rsidR="008B50F8" w:rsidRPr="007126AC">
        <w:rPr>
          <w:i/>
          <w:sz w:val="24"/>
          <w:szCs w:val="24"/>
        </w:rPr>
        <w:t>G</w:t>
      </w:r>
      <w:r w:rsidR="00EC788C" w:rsidRPr="007126AC">
        <w:rPr>
          <w:i/>
          <w:sz w:val="24"/>
          <w:szCs w:val="24"/>
        </w:rPr>
        <w:t xml:space="preserve">radual hacia la </w:t>
      </w:r>
      <w:r w:rsidR="008B50F8" w:rsidRPr="007126AC">
        <w:rPr>
          <w:i/>
          <w:sz w:val="24"/>
          <w:szCs w:val="24"/>
        </w:rPr>
        <w:t>N</w:t>
      </w:r>
      <w:r w:rsidR="00EC788C" w:rsidRPr="007126AC">
        <w:rPr>
          <w:i/>
          <w:sz w:val="24"/>
          <w:szCs w:val="24"/>
        </w:rPr>
        <w:t xml:space="preserve">ueva </w:t>
      </w:r>
      <w:r w:rsidR="008B50F8" w:rsidRPr="007126AC">
        <w:rPr>
          <w:i/>
          <w:sz w:val="24"/>
          <w:szCs w:val="24"/>
        </w:rPr>
        <w:t>N</w:t>
      </w:r>
      <w:r w:rsidR="00EC788C" w:rsidRPr="007126AC">
        <w:rPr>
          <w:i/>
          <w:sz w:val="24"/>
          <w:szCs w:val="24"/>
        </w:rPr>
        <w:t>ormalid</w:t>
      </w:r>
      <w:r w:rsidRPr="007126AC">
        <w:rPr>
          <w:i/>
          <w:sz w:val="24"/>
          <w:szCs w:val="24"/>
        </w:rPr>
        <w:t>ad de la Ciudad de México 2020"</w:t>
      </w:r>
      <w:r>
        <w:rPr>
          <w:sz w:val="24"/>
          <w:szCs w:val="24"/>
        </w:rPr>
        <w:t>, con la finalidad de g</w:t>
      </w:r>
      <w:r w:rsidRPr="00600203">
        <w:rPr>
          <w:sz w:val="24"/>
          <w:szCs w:val="24"/>
        </w:rPr>
        <w:t>arantizar las condiciones necesari</w:t>
      </w:r>
      <w:r>
        <w:rPr>
          <w:sz w:val="24"/>
          <w:szCs w:val="24"/>
        </w:rPr>
        <w:t>as para que el personal del Instituto Electoral</w:t>
      </w:r>
      <w:r w:rsidRPr="00600203">
        <w:rPr>
          <w:sz w:val="24"/>
          <w:szCs w:val="24"/>
        </w:rPr>
        <w:t xml:space="preserve"> continúe con las actividades institucionales en campo, sin que se afecte su salud, proporcionándole los materiales y la información sobre las medidas de higiene y cuidado, en el marco del Plan </w:t>
      </w:r>
      <w:r w:rsidR="008B50F8">
        <w:rPr>
          <w:sz w:val="24"/>
          <w:szCs w:val="24"/>
        </w:rPr>
        <w:t>G</w:t>
      </w:r>
      <w:r w:rsidRPr="00600203">
        <w:rPr>
          <w:sz w:val="24"/>
          <w:szCs w:val="24"/>
        </w:rPr>
        <w:t xml:space="preserve">radual hacia la Nueva Normalidad y demás determinaciones que al efecto emitan las </w:t>
      </w:r>
      <w:r w:rsidR="008B50F8">
        <w:rPr>
          <w:sz w:val="24"/>
          <w:szCs w:val="24"/>
        </w:rPr>
        <w:t>a</w:t>
      </w:r>
      <w:r w:rsidRPr="00600203">
        <w:rPr>
          <w:sz w:val="24"/>
          <w:szCs w:val="24"/>
        </w:rPr>
        <w:t xml:space="preserve">utoridades </w:t>
      </w:r>
      <w:r w:rsidR="008B50F8">
        <w:rPr>
          <w:sz w:val="24"/>
          <w:szCs w:val="24"/>
        </w:rPr>
        <w:t>s</w:t>
      </w:r>
      <w:r w:rsidRPr="00600203">
        <w:rPr>
          <w:sz w:val="24"/>
          <w:szCs w:val="24"/>
        </w:rPr>
        <w:t xml:space="preserve">anitarias </w:t>
      </w:r>
      <w:r w:rsidR="008B50F8">
        <w:rPr>
          <w:sz w:val="24"/>
          <w:szCs w:val="24"/>
        </w:rPr>
        <w:t>f</w:t>
      </w:r>
      <w:r w:rsidRPr="00600203">
        <w:rPr>
          <w:sz w:val="24"/>
          <w:szCs w:val="24"/>
        </w:rPr>
        <w:t>ed</w:t>
      </w:r>
      <w:r w:rsidR="00EB0720">
        <w:rPr>
          <w:sz w:val="24"/>
          <w:szCs w:val="24"/>
        </w:rPr>
        <w:t>erales y de la Ciudad de México.</w:t>
      </w:r>
    </w:p>
    <w:p w14:paraId="7DE674BA" w14:textId="77777777" w:rsidR="00CE735F" w:rsidRDefault="00CE735F" w:rsidP="00D90F71">
      <w:pPr>
        <w:pStyle w:val="Textoindependiente"/>
        <w:spacing w:line="360" w:lineRule="auto"/>
        <w:rPr>
          <w:sz w:val="24"/>
          <w:szCs w:val="24"/>
        </w:rPr>
      </w:pPr>
    </w:p>
    <w:p w14:paraId="0D18FB29" w14:textId="77777777" w:rsidR="00CE735F" w:rsidRPr="00CE735F" w:rsidRDefault="00CE735F" w:rsidP="00CE735F">
      <w:pPr>
        <w:pStyle w:val="Textoindependiente"/>
        <w:spacing w:line="360" w:lineRule="auto"/>
        <w:rPr>
          <w:sz w:val="24"/>
          <w:szCs w:val="24"/>
        </w:rPr>
      </w:pPr>
      <w:r w:rsidRPr="00CE735F">
        <w:rPr>
          <w:sz w:val="24"/>
          <w:szCs w:val="24"/>
        </w:rPr>
        <w:t xml:space="preserve">Estos Lineamientos comprenden las generalidades y particularidades, para el desarrollo del trabajo en campo, de las actividades a cargo </w:t>
      </w:r>
      <w:r>
        <w:rPr>
          <w:sz w:val="24"/>
          <w:szCs w:val="24"/>
        </w:rPr>
        <w:t xml:space="preserve">de los órganos desconcentrados </w:t>
      </w:r>
      <w:r w:rsidRPr="00CE735F">
        <w:rPr>
          <w:sz w:val="24"/>
          <w:szCs w:val="24"/>
        </w:rPr>
        <w:t xml:space="preserve">y las oficinas centrales, entre otras, la promoción y difusión de las etapas del Proceso Electoral Local </w:t>
      </w:r>
      <w:r>
        <w:rPr>
          <w:sz w:val="24"/>
          <w:szCs w:val="24"/>
        </w:rPr>
        <w:t xml:space="preserve">Ordinario 2020-2021, que </w:t>
      </w:r>
      <w:r w:rsidRPr="00CE735F">
        <w:rPr>
          <w:sz w:val="24"/>
          <w:szCs w:val="24"/>
        </w:rPr>
        <w:t>comprenden también los Recorridos para la ubicación de lugares para la instalación de Casillas por parte de los Consejos Distritales y posteriormente para la Examinación de lugares para su instalación por parte de los Consejos Distritales (INE-IECM)</w:t>
      </w:r>
      <w:r>
        <w:rPr>
          <w:sz w:val="24"/>
          <w:szCs w:val="24"/>
        </w:rPr>
        <w:t>.</w:t>
      </w:r>
    </w:p>
    <w:p w14:paraId="1268037A" w14:textId="77777777" w:rsidR="00EB0720" w:rsidRPr="00600203" w:rsidRDefault="00EB0720" w:rsidP="00D90F71">
      <w:pPr>
        <w:pStyle w:val="Textoindependiente"/>
        <w:spacing w:line="360" w:lineRule="auto"/>
        <w:rPr>
          <w:sz w:val="24"/>
          <w:szCs w:val="24"/>
        </w:rPr>
      </w:pPr>
    </w:p>
    <w:sectPr w:rsidR="00EB0720" w:rsidRPr="00600203" w:rsidSect="00072255">
      <w:headerReference w:type="default" r:id="rId8"/>
      <w:footerReference w:type="default" r:id="rId9"/>
      <w:headerReference w:type="first" r:id="rId10"/>
      <w:pgSz w:w="11906" w:h="16838" w:code="9"/>
      <w:pgMar w:top="1843" w:right="1701" w:bottom="1418" w:left="1701" w:header="170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A1D40" w14:textId="77777777" w:rsidR="004D3F82" w:rsidRDefault="004D3F82" w:rsidP="00B232CE">
      <w:r>
        <w:separator/>
      </w:r>
    </w:p>
  </w:endnote>
  <w:endnote w:type="continuationSeparator" w:id="0">
    <w:p w14:paraId="70B8765B" w14:textId="77777777" w:rsidR="004D3F82" w:rsidRDefault="004D3F82" w:rsidP="00B2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7101229"/>
      <w:docPartObj>
        <w:docPartGallery w:val="Page Numbers (Bottom of Page)"/>
        <w:docPartUnique/>
      </w:docPartObj>
    </w:sdtPr>
    <w:sdtEndPr/>
    <w:sdtContent>
      <w:p w14:paraId="745DE7EB" w14:textId="77777777" w:rsidR="00ED3355" w:rsidRDefault="00ED3355">
        <w:pPr>
          <w:pStyle w:val="Piedepgina"/>
          <w:jc w:val="right"/>
        </w:pPr>
        <w:r>
          <w:fldChar w:fldCharType="begin"/>
        </w:r>
        <w:r>
          <w:instrText>PAGE   \* MERGEFORMAT</w:instrText>
        </w:r>
        <w:r>
          <w:fldChar w:fldCharType="separate"/>
        </w:r>
        <w:r w:rsidR="008B50F8">
          <w:rPr>
            <w:noProof/>
          </w:rPr>
          <w:t>2</w:t>
        </w:r>
        <w:r>
          <w:fldChar w:fldCharType="end"/>
        </w:r>
      </w:p>
    </w:sdtContent>
  </w:sdt>
  <w:p w14:paraId="51970606" w14:textId="77777777" w:rsidR="000A0F8D" w:rsidRDefault="000A0F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B0A2D" w14:textId="77777777" w:rsidR="004D3F82" w:rsidRDefault="004D3F82" w:rsidP="00B232CE">
      <w:r>
        <w:separator/>
      </w:r>
    </w:p>
  </w:footnote>
  <w:footnote w:type="continuationSeparator" w:id="0">
    <w:p w14:paraId="78DAC019" w14:textId="77777777" w:rsidR="004D3F82" w:rsidRDefault="004D3F82" w:rsidP="00B23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9CD58" w14:textId="2468A0DE" w:rsidR="001641C4" w:rsidRDefault="001641C4" w:rsidP="001641C4">
    <w:pPr>
      <w:pStyle w:val="Encabezado"/>
      <w:jc w:val="right"/>
      <w:rPr>
        <w:rFonts w:cs="Arial"/>
        <w:b/>
        <w:sz w:val="24"/>
        <w:szCs w:val="24"/>
      </w:rPr>
    </w:pPr>
    <w:r w:rsidRPr="005D4C54">
      <w:rPr>
        <w:rFonts w:cs="Arial"/>
        <w:b/>
        <w:noProof/>
        <w:sz w:val="24"/>
        <w:szCs w:val="24"/>
        <w:lang w:eastAsia="es-MX"/>
      </w:rPr>
      <w:drawing>
        <wp:anchor distT="0" distB="0" distL="114300" distR="114300" simplePos="0" relativeHeight="251664384" behindDoc="0" locked="0" layoutInCell="1" allowOverlap="1" wp14:anchorId="6CF66390" wp14:editId="43568512">
          <wp:simplePos x="0" y="0"/>
          <wp:positionH relativeFrom="margin">
            <wp:posOffset>53242</wp:posOffset>
          </wp:positionH>
          <wp:positionV relativeFrom="paragraph">
            <wp:posOffset>-381049</wp:posOffset>
          </wp:positionV>
          <wp:extent cx="1229360" cy="706755"/>
          <wp:effectExtent l="0" t="0" r="8890" b="0"/>
          <wp:wrapNone/>
          <wp:docPr id="1" name="Imagen 1" descr="E:\GNDC\2017\IECM curva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3" descr="E:\GNDC\2017\IECM curvas-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9360" cy="706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C54">
      <w:rPr>
        <w:rFonts w:cs="Arial"/>
        <w:b/>
        <w:sz w:val="24"/>
        <w:szCs w:val="24"/>
      </w:rPr>
      <w:t>CD</w:t>
    </w:r>
    <w:del w:id="9" w:author="Nancy Campos Rodriguez" w:date="2021-02-03T12:00:00Z">
      <w:r w:rsidRPr="005D4C54" w:rsidDel="00666781">
        <w:rPr>
          <w:rFonts w:cs="Arial"/>
          <w:b/>
          <w:sz w:val="24"/>
          <w:szCs w:val="24"/>
        </w:rPr>
        <w:delText>____</w:delText>
      </w:r>
    </w:del>
    <w:ins w:id="10" w:author="Nancy Campos Rodriguez" w:date="2021-02-03T12:00:00Z">
      <w:r w:rsidR="00666781">
        <w:rPr>
          <w:rFonts w:cs="Arial"/>
          <w:b/>
          <w:sz w:val="24"/>
          <w:szCs w:val="24"/>
        </w:rPr>
        <w:t>12</w:t>
      </w:r>
    </w:ins>
    <w:r w:rsidRPr="005D4C54">
      <w:rPr>
        <w:rFonts w:cs="Arial"/>
        <w:b/>
        <w:sz w:val="24"/>
        <w:szCs w:val="24"/>
      </w:rPr>
      <w:t>/INF-</w:t>
    </w:r>
    <w:ins w:id="11" w:author="Nancy Campos Rodriguez" w:date="2021-02-03T12:01:00Z">
      <w:r w:rsidR="00666781">
        <w:rPr>
          <w:rFonts w:cs="Arial"/>
          <w:b/>
          <w:sz w:val="24"/>
          <w:szCs w:val="24"/>
        </w:rPr>
        <w:t>0001</w:t>
      </w:r>
    </w:ins>
    <w:del w:id="12" w:author="Nancy Campos Rodriguez" w:date="2021-02-03T12:02:00Z">
      <w:r w:rsidRPr="005D4C54" w:rsidDel="00666781">
        <w:rPr>
          <w:rFonts w:cs="Arial"/>
          <w:b/>
          <w:sz w:val="24"/>
          <w:szCs w:val="24"/>
        </w:rPr>
        <w:delText xml:space="preserve">___ </w:delText>
      </w:r>
    </w:del>
    <w:r w:rsidRPr="005D4C54">
      <w:rPr>
        <w:rFonts w:cs="Arial"/>
        <w:b/>
        <w:sz w:val="24"/>
        <w:szCs w:val="24"/>
      </w:rPr>
      <w:t>/2021</w:t>
    </w:r>
  </w:p>
  <w:p w14:paraId="7B47697B" w14:textId="77777777" w:rsidR="001641C4" w:rsidRDefault="001641C4" w:rsidP="001641C4">
    <w:pPr>
      <w:pStyle w:val="Encabezado"/>
      <w:jc w:val="right"/>
      <w:rPr>
        <w:rFonts w:cs="Arial"/>
        <w:b/>
        <w:sz w:val="24"/>
        <w:szCs w:val="24"/>
      </w:rPr>
    </w:pPr>
  </w:p>
  <w:p w14:paraId="7DA67C94" w14:textId="77777777" w:rsidR="001641C4" w:rsidRPr="005D4C54" w:rsidRDefault="001641C4" w:rsidP="001641C4">
    <w:pPr>
      <w:pStyle w:val="Encabezado"/>
      <w:jc w:val="right"/>
      <w:rPr>
        <w:rFonts w:cs="Arial"/>
        <w:b/>
        <w:sz w:val="24"/>
        <w:szCs w:val="24"/>
      </w:rPr>
    </w:pPr>
  </w:p>
  <w:p w14:paraId="7706455B" w14:textId="77777777" w:rsidR="001641C4" w:rsidRDefault="001641C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60B2" w14:textId="77777777" w:rsidR="001641C4" w:rsidRDefault="001641C4">
    <w:pPr>
      <w:pStyle w:val="Encabezado"/>
    </w:pPr>
  </w:p>
  <w:p w14:paraId="584636FF" w14:textId="77777777" w:rsidR="001641C4" w:rsidRDefault="001641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820D2"/>
    <w:multiLevelType w:val="hybridMultilevel"/>
    <w:tmpl w:val="5ED222BA"/>
    <w:lvl w:ilvl="0" w:tplc="A91C119A">
      <w:start w:val="1"/>
      <w:numFmt w:val="decimal"/>
      <w:lvlText w:val="%1."/>
      <w:lvlJc w:val="left"/>
      <w:pPr>
        <w:tabs>
          <w:tab w:val="num" w:pos="1440"/>
        </w:tabs>
        <w:ind w:left="1440" w:hanging="363"/>
      </w:pPr>
      <w:rPr>
        <w:rFonts w:ascii="Arial" w:hAnsi="Arial" w:hint="default"/>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F4F7E08"/>
    <w:multiLevelType w:val="multilevel"/>
    <w:tmpl w:val="26666FD0"/>
    <w:lvl w:ilvl="0">
      <w:start w:val="9"/>
      <w:numFmt w:val="none"/>
      <w:lvlText w:val="X."/>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C646E1C"/>
    <w:multiLevelType w:val="hybridMultilevel"/>
    <w:tmpl w:val="DF7C5056"/>
    <w:lvl w:ilvl="0" w:tplc="CE90E27C">
      <w:start w:val="9"/>
      <w:numFmt w:val="none"/>
      <w:lvlText w:val="X."/>
      <w:lvlJc w:val="right"/>
      <w:pPr>
        <w:tabs>
          <w:tab w:val="num" w:pos="180"/>
        </w:tabs>
        <w:ind w:left="18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22A6C10"/>
    <w:multiLevelType w:val="multilevel"/>
    <w:tmpl w:val="C94E6E46"/>
    <w:lvl w:ilvl="0">
      <w:start w:val="9"/>
      <w:numFmt w:val="none"/>
      <w:lvlText w:val="I"/>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119483D"/>
    <w:multiLevelType w:val="multilevel"/>
    <w:tmpl w:val="1D468098"/>
    <w:lvl w:ilvl="0">
      <w:start w:val="1"/>
      <w:numFmt w:val="upperRoman"/>
      <w:lvlText w:val="%1."/>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BA452ED"/>
    <w:multiLevelType w:val="hybridMultilevel"/>
    <w:tmpl w:val="A2A2B9E6"/>
    <w:lvl w:ilvl="0" w:tplc="4DC052AC">
      <w:start w:val="1"/>
      <w:numFmt w:val="upperRoman"/>
      <w:lvlText w:val="%1."/>
      <w:lvlJc w:val="left"/>
      <w:pPr>
        <w:ind w:left="720" w:hanging="360"/>
      </w:pPr>
      <w:rPr>
        <w:rFonts w:ascii="Arial" w:hAnsi="Arial" w:hint="default"/>
        <w:b/>
        <w:i w:val="0"/>
        <w:color w:val="auto"/>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08E4C6E"/>
    <w:multiLevelType w:val="hybridMultilevel"/>
    <w:tmpl w:val="F47E23A4"/>
    <w:lvl w:ilvl="0" w:tplc="B2ECBD22">
      <w:start w:val="9"/>
      <w:numFmt w:val="upperRoman"/>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2AF7AE9"/>
    <w:multiLevelType w:val="hybridMultilevel"/>
    <w:tmpl w:val="26666FD0"/>
    <w:lvl w:ilvl="0" w:tplc="CE90E27C">
      <w:start w:val="9"/>
      <w:numFmt w:val="none"/>
      <w:lvlText w:val="X."/>
      <w:lvlJc w:val="right"/>
      <w:pPr>
        <w:tabs>
          <w:tab w:val="num" w:pos="180"/>
        </w:tabs>
        <w:ind w:left="18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6BC5C65"/>
    <w:multiLevelType w:val="hybridMultilevel"/>
    <w:tmpl w:val="F50A3CBC"/>
    <w:lvl w:ilvl="0" w:tplc="9EEA032A">
      <w:start w:val="1"/>
      <w:numFmt w:val="upperRoman"/>
      <w:lvlText w:val="%1."/>
      <w:lvlJc w:val="right"/>
      <w:pPr>
        <w:tabs>
          <w:tab w:val="num" w:pos="180"/>
        </w:tabs>
        <w:ind w:left="18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504767DB"/>
    <w:multiLevelType w:val="multilevel"/>
    <w:tmpl w:val="421C8E64"/>
    <w:lvl w:ilvl="0">
      <w:start w:val="1"/>
      <w:numFmt w:val="none"/>
      <w:lvlText w:val="IX."/>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55F54C9"/>
    <w:multiLevelType w:val="multilevel"/>
    <w:tmpl w:val="23C22B2C"/>
    <w:lvl w:ilvl="0">
      <w:start w:val="1"/>
      <w:numFmt w:val="none"/>
      <w:lvlText w:val="X."/>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9F00F76"/>
    <w:multiLevelType w:val="multilevel"/>
    <w:tmpl w:val="DF7C5056"/>
    <w:lvl w:ilvl="0">
      <w:start w:val="9"/>
      <w:numFmt w:val="none"/>
      <w:lvlText w:val="X."/>
      <w:lvlJc w:val="right"/>
      <w:pPr>
        <w:tabs>
          <w:tab w:val="num" w:pos="180"/>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9301901"/>
    <w:multiLevelType w:val="hybridMultilevel"/>
    <w:tmpl w:val="A5CC17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935758F"/>
    <w:multiLevelType w:val="hybridMultilevel"/>
    <w:tmpl w:val="6018020C"/>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73136BDA"/>
    <w:multiLevelType w:val="hybridMultilevel"/>
    <w:tmpl w:val="BD62F9A2"/>
    <w:lvl w:ilvl="0" w:tplc="5E8CBD14">
      <w:start w:val="1"/>
      <w:numFmt w:val="decimal"/>
      <w:lvlText w:val="%1."/>
      <w:lvlJc w:val="left"/>
      <w:pPr>
        <w:tabs>
          <w:tab w:val="num" w:pos="360"/>
        </w:tabs>
        <w:ind w:left="360" w:hanging="360"/>
      </w:pPr>
      <w:rPr>
        <w:rFonts w:ascii="Arial"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8"/>
  </w:num>
  <w:num w:numId="4">
    <w:abstractNumId w:val="4"/>
  </w:num>
  <w:num w:numId="5">
    <w:abstractNumId w:val="9"/>
  </w:num>
  <w:num w:numId="6">
    <w:abstractNumId w:val="2"/>
  </w:num>
  <w:num w:numId="7">
    <w:abstractNumId w:val="11"/>
  </w:num>
  <w:num w:numId="8">
    <w:abstractNumId w:val="7"/>
  </w:num>
  <w:num w:numId="9">
    <w:abstractNumId w:val="1"/>
  </w:num>
  <w:num w:numId="10">
    <w:abstractNumId w:val="6"/>
  </w:num>
  <w:num w:numId="11">
    <w:abstractNumId w:val="3"/>
  </w:num>
  <w:num w:numId="12">
    <w:abstractNumId w:val="10"/>
  </w:num>
  <w:num w:numId="13">
    <w:abstractNumId w:val="13"/>
  </w:num>
  <w:num w:numId="14">
    <w:abstractNumId w:val="12"/>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ncy Campos Rodriguez">
    <w15:presenceInfo w15:providerId="Windows Live" w15:userId="d0ce3c7265d6a4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5610"/>
    <w:rsid w:val="00020487"/>
    <w:rsid w:val="00020A3D"/>
    <w:rsid w:val="00027FC0"/>
    <w:rsid w:val="0006160C"/>
    <w:rsid w:val="00072255"/>
    <w:rsid w:val="000A0F8D"/>
    <w:rsid w:val="000A50FF"/>
    <w:rsid w:val="000C73A7"/>
    <w:rsid w:val="00120CD0"/>
    <w:rsid w:val="001641C4"/>
    <w:rsid w:val="001A618A"/>
    <w:rsid w:val="001C37CE"/>
    <w:rsid w:val="001C7B13"/>
    <w:rsid w:val="0020114E"/>
    <w:rsid w:val="0023098C"/>
    <w:rsid w:val="00236BAB"/>
    <w:rsid w:val="00245B4A"/>
    <w:rsid w:val="002679AE"/>
    <w:rsid w:val="002B0874"/>
    <w:rsid w:val="002B2620"/>
    <w:rsid w:val="002C2D19"/>
    <w:rsid w:val="002E1B75"/>
    <w:rsid w:val="002E327C"/>
    <w:rsid w:val="0031428D"/>
    <w:rsid w:val="003563AB"/>
    <w:rsid w:val="003816D6"/>
    <w:rsid w:val="003C7E63"/>
    <w:rsid w:val="003D4984"/>
    <w:rsid w:val="003E2468"/>
    <w:rsid w:val="00402BE8"/>
    <w:rsid w:val="0042399F"/>
    <w:rsid w:val="0045619A"/>
    <w:rsid w:val="004664BE"/>
    <w:rsid w:val="00490C5E"/>
    <w:rsid w:val="004A339B"/>
    <w:rsid w:val="004A5034"/>
    <w:rsid w:val="004A7303"/>
    <w:rsid w:val="004B6870"/>
    <w:rsid w:val="004C3ACE"/>
    <w:rsid w:val="004D3F82"/>
    <w:rsid w:val="004D5B9E"/>
    <w:rsid w:val="004D69ED"/>
    <w:rsid w:val="004D7E3B"/>
    <w:rsid w:val="004E1F81"/>
    <w:rsid w:val="005241D3"/>
    <w:rsid w:val="00542386"/>
    <w:rsid w:val="00565B41"/>
    <w:rsid w:val="005C5C2A"/>
    <w:rsid w:val="00600203"/>
    <w:rsid w:val="006138FE"/>
    <w:rsid w:val="00634773"/>
    <w:rsid w:val="00637DE1"/>
    <w:rsid w:val="00640C2E"/>
    <w:rsid w:val="00642F7A"/>
    <w:rsid w:val="00666781"/>
    <w:rsid w:val="00676F25"/>
    <w:rsid w:val="006C20E5"/>
    <w:rsid w:val="007126AC"/>
    <w:rsid w:val="0071517A"/>
    <w:rsid w:val="00722997"/>
    <w:rsid w:val="007318AC"/>
    <w:rsid w:val="0073520D"/>
    <w:rsid w:val="00737BB4"/>
    <w:rsid w:val="00770996"/>
    <w:rsid w:val="008070F8"/>
    <w:rsid w:val="008208D1"/>
    <w:rsid w:val="00841B40"/>
    <w:rsid w:val="0084701F"/>
    <w:rsid w:val="0085016C"/>
    <w:rsid w:val="00893D4B"/>
    <w:rsid w:val="008A3522"/>
    <w:rsid w:val="008B50F8"/>
    <w:rsid w:val="008C006B"/>
    <w:rsid w:val="008F7BFF"/>
    <w:rsid w:val="00922A69"/>
    <w:rsid w:val="00922AC7"/>
    <w:rsid w:val="0093619C"/>
    <w:rsid w:val="0095774A"/>
    <w:rsid w:val="00961ABF"/>
    <w:rsid w:val="009730B8"/>
    <w:rsid w:val="009809D8"/>
    <w:rsid w:val="009C7E27"/>
    <w:rsid w:val="009E351C"/>
    <w:rsid w:val="009E42E1"/>
    <w:rsid w:val="009F1E0E"/>
    <w:rsid w:val="009F501F"/>
    <w:rsid w:val="00A5370A"/>
    <w:rsid w:val="00A552C2"/>
    <w:rsid w:val="00A654A2"/>
    <w:rsid w:val="00A86293"/>
    <w:rsid w:val="00A86A9D"/>
    <w:rsid w:val="00AA03FE"/>
    <w:rsid w:val="00AA2BD3"/>
    <w:rsid w:val="00AB1430"/>
    <w:rsid w:val="00AB5610"/>
    <w:rsid w:val="00B03512"/>
    <w:rsid w:val="00B07536"/>
    <w:rsid w:val="00B232CE"/>
    <w:rsid w:val="00B74768"/>
    <w:rsid w:val="00B84B4C"/>
    <w:rsid w:val="00B85C10"/>
    <w:rsid w:val="00BA3759"/>
    <w:rsid w:val="00BD5549"/>
    <w:rsid w:val="00BF05E2"/>
    <w:rsid w:val="00C13623"/>
    <w:rsid w:val="00C47D6B"/>
    <w:rsid w:val="00C56404"/>
    <w:rsid w:val="00C6384C"/>
    <w:rsid w:val="00C74694"/>
    <w:rsid w:val="00CB1818"/>
    <w:rsid w:val="00CD021E"/>
    <w:rsid w:val="00CE0BC1"/>
    <w:rsid w:val="00CE735F"/>
    <w:rsid w:val="00D0760D"/>
    <w:rsid w:val="00D331C8"/>
    <w:rsid w:val="00D3358B"/>
    <w:rsid w:val="00D51900"/>
    <w:rsid w:val="00D558FF"/>
    <w:rsid w:val="00D7764C"/>
    <w:rsid w:val="00D832DC"/>
    <w:rsid w:val="00D90F71"/>
    <w:rsid w:val="00DA137D"/>
    <w:rsid w:val="00DA429A"/>
    <w:rsid w:val="00DE16F0"/>
    <w:rsid w:val="00DE3D1F"/>
    <w:rsid w:val="00DE6498"/>
    <w:rsid w:val="00E36AF0"/>
    <w:rsid w:val="00E43885"/>
    <w:rsid w:val="00E51A6F"/>
    <w:rsid w:val="00E673A9"/>
    <w:rsid w:val="00E83964"/>
    <w:rsid w:val="00EB0720"/>
    <w:rsid w:val="00EB5C8A"/>
    <w:rsid w:val="00EC08EA"/>
    <w:rsid w:val="00EC788C"/>
    <w:rsid w:val="00ED07B6"/>
    <w:rsid w:val="00ED3355"/>
    <w:rsid w:val="00EF50E5"/>
    <w:rsid w:val="00F11A1C"/>
    <w:rsid w:val="00F358BC"/>
    <w:rsid w:val="00F5177D"/>
    <w:rsid w:val="00F74B07"/>
    <w:rsid w:val="00FC0449"/>
    <w:rsid w:val="00FC3C6B"/>
    <w:rsid w:val="00FE5E2D"/>
    <w:rsid w:val="00FF43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9FD8CA"/>
  <w15:docId w15:val="{593A149D-FF44-4BAC-904C-DED79F80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6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B5610"/>
    <w:pPr>
      <w:jc w:val="both"/>
    </w:pPr>
    <w:rPr>
      <w:rFonts w:ascii="Arial" w:hAnsi="Arial"/>
      <w:sz w:val="22"/>
    </w:rPr>
  </w:style>
  <w:style w:type="paragraph" w:styleId="Encabezado">
    <w:name w:val="header"/>
    <w:basedOn w:val="Normal"/>
    <w:link w:val="EncabezadoCar"/>
    <w:rsid w:val="00AB5610"/>
    <w:pPr>
      <w:tabs>
        <w:tab w:val="center" w:pos="4252"/>
        <w:tab w:val="right" w:pos="8504"/>
      </w:tabs>
    </w:pPr>
    <w:rPr>
      <w:rFonts w:ascii="Arial" w:hAnsi="Arial"/>
      <w:lang w:val="es-MX"/>
    </w:rPr>
  </w:style>
  <w:style w:type="paragraph" w:styleId="Textodeglobo">
    <w:name w:val="Balloon Text"/>
    <w:basedOn w:val="Normal"/>
    <w:semiHidden/>
    <w:rsid w:val="00E673A9"/>
    <w:rPr>
      <w:rFonts w:ascii="Tahoma" w:hAnsi="Tahoma" w:cs="Tahoma"/>
      <w:sz w:val="16"/>
      <w:szCs w:val="16"/>
    </w:rPr>
  </w:style>
  <w:style w:type="paragraph" w:styleId="Prrafodelista">
    <w:name w:val="List Paragraph"/>
    <w:basedOn w:val="Normal"/>
    <w:uiPriority w:val="34"/>
    <w:qFormat/>
    <w:rsid w:val="00B74768"/>
    <w:pPr>
      <w:ind w:left="708"/>
    </w:pPr>
  </w:style>
  <w:style w:type="paragraph" w:styleId="Piedepgina">
    <w:name w:val="footer"/>
    <w:basedOn w:val="Normal"/>
    <w:link w:val="PiedepginaCar"/>
    <w:uiPriority w:val="99"/>
    <w:unhideWhenUsed/>
    <w:rsid w:val="00B232CE"/>
    <w:pPr>
      <w:tabs>
        <w:tab w:val="center" w:pos="4252"/>
        <w:tab w:val="right" w:pos="8504"/>
      </w:tabs>
    </w:pPr>
  </w:style>
  <w:style w:type="character" w:customStyle="1" w:styleId="PiedepginaCar">
    <w:name w:val="Pie de página Car"/>
    <w:basedOn w:val="Fuentedeprrafopredeter"/>
    <w:link w:val="Piedepgina"/>
    <w:uiPriority w:val="99"/>
    <w:rsid w:val="00B232CE"/>
  </w:style>
  <w:style w:type="character" w:customStyle="1" w:styleId="EncabezadoCar">
    <w:name w:val="Encabezado Car"/>
    <w:basedOn w:val="Fuentedeprrafopredeter"/>
    <w:link w:val="Encabezado"/>
    <w:rsid w:val="001641C4"/>
    <w:rPr>
      <w:rFonts w:ascii="Arial" w:hAnsi="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516CE-B499-4F55-AA75-83A620D4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649</Words>
  <Characters>3573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INF-CD-00-09</vt:lpstr>
    </vt:vector>
  </TitlesOfParts>
  <Company>IEDF</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INF-CD-00-09</dc:title>
  <dc:creator>IEDF</dc:creator>
  <cp:lastModifiedBy>Nancy Campos Rodriguez</cp:lastModifiedBy>
  <cp:revision>6</cp:revision>
  <cp:lastPrinted>2012-02-04T21:52:00Z</cp:lastPrinted>
  <dcterms:created xsi:type="dcterms:W3CDTF">2021-02-01T22:19:00Z</dcterms:created>
  <dcterms:modified xsi:type="dcterms:W3CDTF">2021-02-03T18:50:00Z</dcterms:modified>
</cp:coreProperties>
</file>